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DACA7" w14:textId="558BE2F6" w:rsidR="00BA5B63" w:rsidRDefault="00BA5B63" w:rsidP="002853E6">
      <w:pPr>
        <w:rPr>
          <w:rFonts w:ascii="Calibri" w:hAnsi="Calibri" w:cs="Calibri"/>
          <w:b/>
          <w:bCs/>
          <w:sz w:val="22"/>
          <w:szCs w:val="22"/>
        </w:rPr>
      </w:pPr>
      <w:r w:rsidRPr="00BA5B63">
        <w:rPr>
          <w:rFonts w:ascii="Calibri" w:hAnsi="Calibri" w:cs="Calibri"/>
          <w:b/>
          <w:bCs/>
          <w:sz w:val="22"/>
          <w:szCs w:val="22"/>
        </w:rPr>
        <w:t>READY TO SEND EMAILS</w:t>
      </w:r>
    </w:p>
    <w:p w14:paraId="69D648EF" w14:textId="77777777" w:rsidR="00BA5B63" w:rsidRDefault="00BA5B63" w:rsidP="002853E6">
      <w:pPr>
        <w:rPr>
          <w:rFonts w:ascii="Calibri" w:hAnsi="Calibri" w:cs="Calibri"/>
          <w:b/>
          <w:bCs/>
          <w:sz w:val="22"/>
          <w:szCs w:val="22"/>
        </w:rPr>
      </w:pPr>
    </w:p>
    <w:p w14:paraId="77DA6E00" w14:textId="64855337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EMAIL #1</w:t>
      </w:r>
    </w:p>
    <w:p w14:paraId="29618637" w14:textId="24A1F25B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 xml:space="preserve">Subject: Supporting you with the rising cost of health care </w:t>
      </w:r>
    </w:p>
    <w:p w14:paraId="11BADF94" w14:textId="32A97104" w:rsidR="002853E6" w:rsidRPr="002853E6" w:rsidRDefault="002853E6" w:rsidP="002853E6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[Attached Member Care Management flyer]</w:t>
      </w:r>
    </w:p>
    <w:p w14:paraId="491FE1B2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67223497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26487746" w14:textId="77777777" w:rsidR="002853E6" w:rsidRPr="002853E6" w:rsidRDefault="002853E6" w:rsidP="002853E6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451479EB" w14:textId="6EF739F6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We understand that the rising cost of health care be a challenge for you and your family. As</w:t>
      </w:r>
      <w:r w:rsidRPr="002853E6">
        <w:rPr>
          <w:rFonts w:ascii="Calibri" w:hAnsi="Calibri" w:cs="Calibri"/>
          <w:sz w:val="22"/>
          <w:szCs w:val="22"/>
        </w:rPr>
        <w:t xml:space="preserve"> an </w:t>
      </w:r>
      <w:r w:rsidR="00BF5BF9">
        <w:rPr>
          <w:rFonts w:ascii="Calibri" w:hAnsi="Calibri" w:cs="Calibri"/>
          <w:sz w:val="22"/>
          <w:szCs w:val="22"/>
        </w:rPr>
        <w:t>Univera Healthcare</w:t>
      </w:r>
      <w:r w:rsidRPr="002853E6">
        <w:rPr>
          <w:rFonts w:ascii="Calibri" w:hAnsi="Calibri" w:cs="Calibri"/>
          <w:sz w:val="22"/>
          <w:szCs w:val="22"/>
        </w:rPr>
        <w:t xml:space="preserve"> member, you have access to </w:t>
      </w:r>
      <w:r w:rsidR="007D09AB">
        <w:rPr>
          <w:rFonts w:ascii="Calibri" w:hAnsi="Calibri" w:cs="Calibri"/>
          <w:sz w:val="22"/>
          <w:szCs w:val="22"/>
        </w:rPr>
        <w:t xml:space="preserve">the </w:t>
      </w:r>
      <w:r w:rsidR="00167194">
        <w:rPr>
          <w:rFonts w:ascii="Calibri" w:hAnsi="Calibri" w:cs="Calibri"/>
          <w:sz w:val="22"/>
          <w:szCs w:val="22"/>
        </w:rPr>
        <w:t>Univera Healthcare</w:t>
      </w:r>
      <w:r w:rsidRPr="002853E6">
        <w:rPr>
          <w:rFonts w:ascii="Calibri" w:hAnsi="Calibri" w:cs="Calibri"/>
          <w:sz w:val="22"/>
          <w:szCs w:val="22"/>
        </w:rPr>
        <w:t xml:space="preserve"> Member Care Management team. All at no cost to you. </w:t>
      </w:r>
    </w:p>
    <w:p w14:paraId="3D95FCC5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</w:p>
    <w:p w14:paraId="3E0EE796" w14:textId="77777777" w:rsidR="002853E6" w:rsidRPr="002853E6" w:rsidRDefault="002853E6" w:rsidP="002853E6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The Care Management team can help by: </w:t>
      </w:r>
    </w:p>
    <w:p w14:paraId="5CD72D0C" w14:textId="77777777" w:rsidR="002853E6" w:rsidRPr="002853E6" w:rsidRDefault="002853E6" w:rsidP="002853E6">
      <w:pPr>
        <w:pStyle w:val="NoSpacing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Supporting you in managing chronic or high-cost conditions</w:t>
      </w:r>
    </w:p>
    <w:p w14:paraId="45E8111B" w14:textId="77777777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Connecting you with resources, education and community support</w:t>
      </w:r>
    </w:p>
    <w:p w14:paraId="72E51A4A" w14:textId="77777777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color w:val="221E1F"/>
          <w:sz w:val="22"/>
          <w:szCs w:val="22"/>
        </w:rPr>
        <w:t>Answering questions about doctors, care, and coverage</w:t>
      </w:r>
    </w:p>
    <w:p w14:paraId="5A2E6EC9" w14:textId="77777777" w:rsidR="002853E6" w:rsidRPr="002853E6" w:rsidRDefault="002853E6" w:rsidP="002853E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2853E6">
        <w:rPr>
          <w:rFonts w:ascii="Calibri" w:hAnsi="Calibri" w:cs="Calibri"/>
          <w:color w:val="221E1F"/>
          <w:sz w:val="22"/>
          <w:szCs w:val="22"/>
        </w:rPr>
        <w:t>Offering specialized support for children’s health</w:t>
      </w:r>
    </w:p>
    <w:p w14:paraId="02723D87" w14:textId="77777777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Please see the attached flyer for more details.</w:t>
      </w:r>
    </w:p>
    <w:p w14:paraId="73AF21DB" w14:textId="77777777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20B2C925" w14:textId="4DB67DA6" w:rsidR="002853E6" w:rsidRPr="002853E6" w:rsidRDefault="002853E6" w:rsidP="002853E6">
      <w:pPr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12AF1738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05C95420" w14:textId="77777777" w:rsidR="002853E6" w:rsidRPr="002853E6" w:rsidRDefault="002853E6" w:rsidP="002853E6">
      <w:pPr>
        <w:rPr>
          <w:rFonts w:ascii="Calibri" w:hAnsi="Calibri" w:cs="Calibri"/>
          <w:sz w:val="22"/>
          <w:szCs w:val="22"/>
        </w:rPr>
      </w:pPr>
    </w:p>
    <w:p w14:paraId="4FB35440" w14:textId="2EFB0E33" w:rsidR="008F52B9" w:rsidRPr="002853E6" w:rsidRDefault="008F52B9" w:rsidP="008F52B9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EMAIL #</w:t>
      </w:r>
      <w:r w:rsidR="002853E6" w:rsidRPr="002853E6">
        <w:rPr>
          <w:rFonts w:ascii="Calibri" w:hAnsi="Calibri" w:cs="Calibri"/>
          <w:b/>
          <w:bCs/>
          <w:sz w:val="22"/>
          <w:szCs w:val="22"/>
        </w:rPr>
        <w:t>2</w:t>
      </w:r>
    </w:p>
    <w:p w14:paraId="2DB3F218" w14:textId="77777777" w:rsidR="008F52B9" w:rsidRPr="002853E6" w:rsidRDefault="008F52B9" w:rsidP="008F52B9">
      <w:pPr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 xml:space="preserve">Subject: Care Management Support </w:t>
      </w:r>
    </w:p>
    <w:p w14:paraId="6B5B4A33" w14:textId="77777777" w:rsidR="008F52B9" w:rsidRPr="002853E6" w:rsidRDefault="008F52B9" w:rsidP="008F52B9">
      <w:pPr>
        <w:rPr>
          <w:rFonts w:ascii="Calibri" w:hAnsi="Calibri" w:cs="Calibri"/>
          <w:sz w:val="22"/>
          <w:szCs w:val="22"/>
        </w:rPr>
      </w:pPr>
    </w:p>
    <w:p w14:paraId="283A6B4F" w14:textId="77777777" w:rsidR="008F52B9" w:rsidRPr="002853E6" w:rsidRDefault="008F52B9" w:rsidP="008F52B9">
      <w:p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64337503" w14:textId="77777777" w:rsidR="008F52B9" w:rsidRPr="002853E6" w:rsidRDefault="008F52B9" w:rsidP="008F52B9">
      <w:pPr>
        <w:pStyle w:val="NoSpacing"/>
        <w:rPr>
          <w:rFonts w:ascii="Calibri" w:hAnsi="Calibri" w:cs="Calibri"/>
          <w:sz w:val="22"/>
          <w:szCs w:val="22"/>
        </w:rPr>
      </w:pPr>
    </w:p>
    <w:p w14:paraId="251CE097" w14:textId="2DCA7E75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The </w:t>
      </w:r>
      <w:r w:rsidR="00167194">
        <w:rPr>
          <w:rFonts w:ascii="Calibri" w:hAnsi="Calibri" w:cs="Calibri"/>
          <w:sz w:val="22"/>
          <w:szCs w:val="22"/>
        </w:rPr>
        <w:t>Univera Healthcare</w:t>
      </w:r>
      <w:r w:rsidRPr="002853E6">
        <w:rPr>
          <w:rFonts w:ascii="Calibri" w:hAnsi="Calibri" w:cs="Calibri"/>
          <w:sz w:val="22"/>
          <w:szCs w:val="22"/>
        </w:rPr>
        <w:t xml:space="preserve"> </w:t>
      </w:r>
      <w:r w:rsidR="00270FCE" w:rsidRPr="002853E6">
        <w:rPr>
          <w:rFonts w:ascii="Calibri" w:hAnsi="Calibri" w:cs="Calibri"/>
          <w:sz w:val="22"/>
          <w:szCs w:val="22"/>
        </w:rPr>
        <w:t>M</w:t>
      </w:r>
      <w:r w:rsidRPr="002853E6">
        <w:rPr>
          <w:rFonts w:ascii="Calibri" w:hAnsi="Calibri" w:cs="Calibri"/>
          <w:sz w:val="22"/>
          <w:szCs w:val="22"/>
        </w:rPr>
        <w:t xml:space="preserve">ember Care Management team is here for you, whether it’s a quick question, link to resources, or support with a serious health challenge. Care managers can help support members of all ages – from pregnancy to adulthood. </w:t>
      </w:r>
      <w:r w:rsidRPr="002853E6">
        <w:rPr>
          <w:rFonts w:ascii="Calibri" w:hAnsi="Calibri" w:cs="Calibri"/>
          <w:b/>
          <w:bCs/>
          <w:sz w:val="22"/>
          <w:szCs w:val="22"/>
        </w:rPr>
        <w:t xml:space="preserve">All at no added cost. </w:t>
      </w:r>
    </w:p>
    <w:p w14:paraId="5FE0B4EE" w14:textId="77777777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4A89F184" w14:textId="77777777" w:rsidR="008F52B9" w:rsidRPr="002853E6" w:rsidRDefault="008F52B9" w:rsidP="008F52B9">
      <w:pPr>
        <w:pStyle w:val="NoSpacing"/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>Here are four ways they can help:</w:t>
      </w:r>
    </w:p>
    <w:p w14:paraId="290333BD" w14:textId="77777777" w:rsidR="008F52B9" w:rsidRPr="002853E6" w:rsidRDefault="008F52B9" w:rsidP="008F52B9">
      <w:pPr>
        <w:pStyle w:val="NoSpacing"/>
        <w:rPr>
          <w:rFonts w:ascii="Calibri" w:hAnsi="Calibri" w:cs="Calibri"/>
          <w:b/>
          <w:bCs/>
          <w:sz w:val="22"/>
          <w:szCs w:val="22"/>
        </w:rPr>
      </w:pPr>
    </w:p>
    <w:p w14:paraId="7AE4AAE1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Care Coordination:</w:t>
      </w:r>
      <w:r w:rsidRPr="002853E6">
        <w:rPr>
          <w:rFonts w:ascii="Calibri" w:hAnsi="Calibri" w:cs="Calibri"/>
          <w:sz w:val="22"/>
          <w:szCs w:val="22"/>
        </w:rPr>
        <w:t xml:space="preserve"> Your care manager works with a team of health care experts across many specialties to help you meet your health goals. They can also connect you with community organizations for additional support. </w:t>
      </w:r>
    </w:p>
    <w:p w14:paraId="317C760C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Chronic Condition Management:</w:t>
      </w:r>
      <w:r w:rsidRPr="002853E6">
        <w:rPr>
          <w:rFonts w:ascii="Calibri" w:hAnsi="Calibri" w:cs="Calibri"/>
          <w:sz w:val="22"/>
          <w:szCs w:val="22"/>
        </w:rPr>
        <w:t xml:space="preserve"> Care managers can help to identify and overcome barriers to your health. They can provide education on tests and screenings so you can feel good about managing your illness. </w:t>
      </w:r>
    </w:p>
    <w:p w14:paraId="0EC96B07" w14:textId="77777777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Complex Condition Management:</w:t>
      </w:r>
      <w:r w:rsidRPr="002853E6">
        <w:rPr>
          <w:rFonts w:ascii="Calibri" w:hAnsi="Calibri" w:cs="Calibri"/>
          <w:sz w:val="22"/>
          <w:szCs w:val="22"/>
        </w:rPr>
        <w:t xml:space="preserve"> By completing a health assessment, you’ll receive personalized outreach, support and ongoing guidance to stay on track with your care plan.  </w:t>
      </w:r>
    </w:p>
    <w:p w14:paraId="601B95A7" w14:textId="328F6A40" w:rsidR="008F52B9" w:rsidRPr="002853E6" w:rsidRDefault="008F52B9" w:rsidP="008F52B9">
      <w:pPr>
        <w:pStyle w:val="NoSpacing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b/>
          <w:bCs/>
          <w:sz w:val="22"/>
          <w:szCs w:val="22"/>
        </w:rPr>
        <w:t>Behavioral Health Management:</w:t>
      </w:r>
      <w:r w:rsidRPr="002853E6">
        <w:rPr>
          <w:rFonts w:ascii="Calibri" w:hAnsi="Calibri" w:cs="Calibri"/>
          <w:sz w:val="22"/>
          <w:szCs w:val="22"/>
        </w:rPr>
        <w:t xml:space="preserve"> For challenges like substance use disorder or mental illness, care managers can connect you with education, resources and supportive services.</w:t>
      </w:r>
    </w:p>
    <w:p w14:paraId="1D4904A8" w14:textId="77777777" w:rsidR="008F52B9" w:rsidRPr="002853E6" w:rsidRDefault="008F52B9" w:rsidP="008F52B9">
      <w:pPr>
        <w:pStyle w:val="NoSpacing"/>
        <w:ind w:left="720"/>
        <w:rPr>
          <w:rFonts w:ascii="Calibri" w:hAnsi="Calibri" w:cs="Calibri"/>
          <w:sz w:val="22"/>
          <w:szCs w:val="22"/>
        </w:rPr>
      </w:pPr>
    </w:p>
    <w:p w14:paraId="15446478" w14:textId="5AD1D85E" w:rsidR="008F52B9" w:rsidRPr="002853E6" w:rsidRDefault="008F52B9" w:rsidP="008F52B9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You don’t have to face health challenges alone. To get started, contact Member Care Management at </w:t>
      </w: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1-877-222-1240 (TTY 711) or </w:t>
      </w:r>
      <w:hyperlink r:id="rId6" w:history="1">
        <w:r w:rsidR="00BF5BF9" w:rsidRPr="00BF5BF9">
          <w:rPr>
            <w:rStyle w:val="Hyperlink"/>
            <w:rFonts w:ascii="Calibri" w:hAnsi="Calibri" w:cs="Calibri"/>
            <w:sz w:val="22"/>
            <w:szCs w:val="22"/>
          </w:rPr>
          <w:t>Case.Management@UniveraHealthcare.com</w:t>
        </w:r>
      </w:hyperlink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>.</w:t>
      </w:r>
    </w:p>
    <w:p w14:paraId="138AC907" w14:textId="77777777" w:rsidR="00114B8C" w:rsidRDefault="008F52B9" w:rsidP="002853E6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2853E6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58E372D3" w14:textId="77777777" w:rsidR="00992839" w:rsidRPr="00992839" w:rsidRDefault="00901E9A" w:rsidP="0099283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992839">
        <w:rPr>
          <w:rFonts w:ascii="Calibri" w:hAnsi="Calibri" w:cs="Calibri"/>
          <w:b/>
          <w:bCs/>
          <w:sz w:val="22"/>
          <w:szCs w:val="22"/>
        </w:rPr>
        <w:lastRenderedPageBreak/>
        <w:t>EMAIL #</w:t>
      </w:r>
      <w:r w:rsidR="002853E6" w:rsidRPr="00992839">
        <w:rPr>
          <w:rFonts w:ascii="Calibri" w:hAnsi="Calibri" w:cs="Calibri"/>
          <w:b/>
          <w:bCs/>
          <w:sz w:val="22"/>
          <w:szCs w:val="22"/>
        </w:rPr>
        <w:t>3</w:t>
      </w:r>
    </w:p>
    <w:p w14:paraId="3CB4AE22" w14:textId="7FBFEDAC" w:rsidR="005B2713" w:rsidRPr="00992839" w:rsidRDefault="005B2713" w:rsidP="00992839">
      <w:pPr>
        <w:pStyle w:val="NoSpacing"/>
        <w:rPr>
          <w:rFonts w:ascii="Calibri" w:hAnsi="Calibri" w:cs="Calibri"/>
          <w:b/>
          <w:bCs/>
          <w:sz w:val="22"/>
          <w:szCs w:val="22"/>
        </w:rPr>
      </w:pPr>
      <w:r w:rsidRPr="00992839">
        <w:rPr>
          <w:rFonts w:ascii="Calibri" w:hAnsi="Calibri" w:cs="Calibri"/>
          <w:b/>
          <w:bCs/>
          <w:sz w:val="22"/>
          <w:szCs w:val="22"/>
        </w:rPr>
        <w:t xml:space="preserve">Subject: </w:t>
      </w:r>
      <w:del w:id="0" w:author="Jennifer Kohlmeier" w:date="2025-09-05T11:28:00Z" w16du:dateUtc="2025-09-05T15:28:00Z">
        <w:r w:rsidRPr="00992839" w:rsidDel="00035533">
          <w:rPr>
            <w:rFonts w:ascii="Calibri" w:hAnsi="Calibri" w:cs="Calibri"/>
            <w:b/>
            <w:bCs/>
            <w:sz w:val="22"/>
            <w:szCs w:val="22"/>
          </w:rPr>
          <w:delText xml:space="preserve">Care </w:delText>
        </w:r>
        <w:r w:rsidR="00AD3930" w:rsidRPr="00992839" w:rsidDel="00035533">
          <w:rPr>
            <w:rFonts w:ascii="Calibri" w:hAnsi="Calibri" w:cs="Calibri"/>
            <w:b/>
            <w:bCs/>
            <w:sz w:val="22"/>
            <w:szCs w:val="22"/>
          </w:rPr>
          <w:delText>M</w:delText>
        </w:r>
        <w:r w:rsidRPr="00992839" w:rsidDel="00035533">
          <w:rPr>
            <w:rFonts w:ascii="Calibri" w:hAnsi="Calibri" w:cs="Calibri"/>
            <w:b/>
            <w:bCs/>
            <w:sz w:val="22"/>
            <w:szCs w:val="22"/>
          </w:rPr>
          <w:delText xml:space="preserve">anagement Support </w:delText>
        </w:r>
        <w:r w:rsidR="00AD3930" w:rsidRPr="00992839" w:rsidDel="00035533">
          <w:rPr>
            <w:rFonts w:ascii="Calibri" w:hAnsi="Calibri" w:cs="Calibri"/>
            <w:b/>
            <w:bCs/>
            <w:sz w:val="22"/>
            <w:szCs w:val="22"/>
          </w:rPr>
          <w:delText>Team Available to you</w:delText>
        </w:r>
      </w:del>
      <w:ins w:id="1" w:author="Jennifer Kohlmeier" w:date="2025-09-05T11:28:00Z" w16du:dateUtc="2025-09-05T15:28:00Z">
        <w:r w:rsidR="00035533">
          <w:rPr>
            <w:rFonts w:ascii="Calibri" w:hAnsi="Calibri" w:cs="Calibri"/>
            <w:b/>
            <w:bCs/>
            <w:sz w:val="22"/>
            <w:szCs w:val="22"/>
          </w:rPr>
          <w:t>Care management support team available to you</w:t>
        </w:r>
      </w:ins>
    </w:p>
    <w:p w14:paraId="7A0033E7" w14:textId="77777777" w:rsidR="00901E9A" w:rsidRPr="002853E6" w:rsidRDefault="00901E9A" w:rsidP="000E74DC">
      <w:pPr>
        <w:rPr>
          <w:rFonts w:ascii="Calibri" w:hAnsi="Calibri" w:cs="Calibri"/>
          <w:sz w:val="22"/>
          <w:szCs w:val="22"/>
        </w:rPr>
      </w:pPr>
    </w:p>
    <w:p w14:paraId="1F4A0DE8" w14:textId="455F745F" w:rsidR="00E61B56" w:rsidRPr="002853E6" w:rsidRDefault="00E61B56" w:rsidP="000E74DC">
      <w:pPr>
        <w:rPr>
          <w:rFonts w:ascii="Calibri" w:hAnsi="Calibri" w:cs="Calibri"/>
          <w:sz w:val="22"/>
          <w:szCs w:val="22"/>
        </w:rPr>
      </w:pPr>
      <w:r w:rsidRPr="002853E6">
        <w:rPr>
          <w:rFonts w:ascii="Calibri" w:hAnsi="Calibri" w:cs="Calibri"/>
          <w:sz w:val="22"/>
          <w:szCs w:val="22"/>
        </w:rPr>
        <w:t xml:space="preserve">Dear team, </w:t>
      </w:r>
    </w:p>
    <w:p w14:paraId="0A953CF2" w14:textId="77777777" w:rsidR="00901E9A" w:rsidRPr="002853E6" w:rsidRDefault="00901E9A" w:rsidP="000E74DC">
      <w:pPr>
        <w:rPr>
          <w:rFonts w:ascii="Calibri" w:hAnsi="Calibri" w:cs="Calibri"/>
          <w:sz w:val="22"/>
          <w:szCs w:val="22"/>
        </w:rPr>
      </w:pPr>
    </w:p>
    <w:p w14:paraId="2C04BB23" w14:textId="1C53D10C" w:rsidR="00E61B56" w:rsidRPr="00BF5BF9" w:rsidRDefault="00E61B56" w:rsidP="000E74DC">
      <w:pPr>
        <w:rPr>
          <w:rFonts w:ascii="Calibri" w:hAnsi="Calibri" w:cs="Calibri"/>
          <w:sz w:val="22"/>
          <w:szCs w:val="22"/>
        </w:rPr>
      </w:pPr>
      <w:r w:rsidRPr="00BF5BF9">
        <w:rPr>
          <w:rFonts w:ascii="Calibri" w:hAnsi="Calibri" w:cs="Calibri"/>
          <w:sz w:val="22"/>
          <w:szCs w:val="22"/>
        </w:rPr>
        <w:t xml:space="preserve">We want to remind you that </w:t>
      </w:r>
      <w:r w:rsidR="005B2713" w:rsidRPr="00BF5BF9">
        <w:rPr>
          <w:rFonts w:ascii="Calibri" w:hAnsi="Calibri" w:cs="Calibri"/>
          <w:sz w:val="22"/>
          <w:szCs w:val="22"/>
        </w:rPr>
        <w:t xml:space="preserve">as </w:t>
      </w:r>
      <w:r w:rsidRPr="00BF5BF9">
        <w:rPr>
          <w:rFonts w:ascii="Calibri" w:hAnsi="Calibri" w:cs="Calibri"/>
          <w:sz w:val="22"/>
          <w:szCs w:val="22"/>
        </w:rPr>
        <w:t xml:space="preserve">an </w:t>
      </w:r>
      <w:r w:rsidR="00167194">
        <w:rPr>
          <w:rFonts w:ascii="Calibri" w:hAnsi="Calibri" w:cs="Calibri"/>
          <w:sz w:val="22"/>
          <w:szCs w:val="22"/>
        </w:rPr>
        <w:t>Univera Healthcare</w:t>
      </w:r>
      <w:r w:rsidRPr="00BF5BF9">
        <w:rPr>
          <w:rFonts w:ascii="Calibri" w:hAnsi="Calibri" w:cs="Calibri"/>
          <w:sz w:val="22"/>
          <w:szCs w:val="22"/>
        </w:rPr>
        <w:t xml:space="preserve"> member you and your family have access to care management support to help manage chronic or complex conditions, coordinate care</w:t>
      </w:r>
      <w:r w:rsidR="00A06D2D" w:rsidRPr="00BF5BF9">
        <w:rPr>
          <w:rFonts w:ascii="Calibri" w:hAnsi="Calibri" w:cs="Calibri"/>
          <w:sz w:val="22"/>
          <w:szCs w:val="22"/>
        </w:rPr>
        <w:t>,</w:t>
      </w:r>
      <w:r w:rsidRPr="00BF5BF9">
        <w:rPr>
          <w:rFonts w:ascii="Calibri" w:hAnsi="Calibri" w:cs="Calibri"/>
          <w:sz w:val="22"/>
          <w:szCs w:val="22"/>
        </w:rPr>
        <w:t xml:space="preserve"> and connect you with resources</w:t>
      </w:r>
      <w:r w:rsidR="005B2713" w:rsidRPr="00BF5BF9">
        <w:rPr>
          <w:rFonts w:ascii="Calibri" w:hAnsi="Calibri" w:cs="Calibri"/>
          <w:sz w:val="22"/>
          <w:szCs w:val="22"/>
        </w:rPr>
        <w:t xml:space="preserve"> – </w:t>
      </w:r>
      <w:r w:rsidR="00AD3930" w:rsidRPr="00BF5BF9">
        <w:rPr>
          <w:rFonts w:ascii="Calibri" w:hAnsi="Calibri" w:cs="Calibri"/>
          <w:sz w:val="22"/>
          <w:szCs w:val="22"/>
        </w:rPr>
        <w:t xml:space="preserve">all </w:t>
      </w:r>
      <w:r w:rsidR="005B2713" w:rsidRPr="00BF5BF9">
        <w:rPr>
          <w:rFonts w:ascii="Calibri" w:hAnsi="Calibri" w:cs="Calibri"/>
          <w:sz w:val="22"/>
          <w:szCs w:val="22"/>
        </w:rPr>
        <w:t>at no extra cost</w:t>
      </w:r>
      <w:r w:rsidRPr="00BF5BF9">
        <w:rPr>
          <w:rFonts w:ascii="Calibri" w:hAnsi="Calibri" w:cs="Calibri"/>
          <w:sz w:val="22"/>
          <w:szCs w:val="22"/>
        </w:rPr>
        <w:t xml:space="preserve">. </w:t>
      </w:r>
    </w:p>
    <w:p w14:paraId="7966F3AC" w14:textId="77777777" w:rsidR="00AA475D" w:rsidRPr="00BF5BF9" w:rsidRDefault="00AA475D" w:rsidP="000E74DC">
      <w:pPr>
        <w:rPr>
          <w:rFonts w:ascii="Calibri" w:hAnsi="Calibri" w:cs="Calibri"/>
          <w:sz w:val="22"/>
          <w:szCs w:val="22"/>
        </w:rPr>
      </w:pPr>
    </w:p>
    <w:p w14:paraId="3D2ED6C3" w14:textId="4C174BEE" w:rsidR="00A06D2D" w:rsidRPr="00BF5BF9" w:rsidRDefault="00AA475D" w:rsidP="00A06D2D">
      <w:p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BF5BF9">
        <w:rPr>
          <w:rFonts w:ascii="Calibri" w:hAnsi="Calibri" w:cs="Calibri"/>
          <w:color w:val="221E1F"/>
          <w:sz w:val="22"/>
          <w:szCs w:val="22"/>
        </w:rPr>
        <w:t xml:space="preserve">It could be as simple as assistance finding resources for a family member. Or as complex as an ongoing care plan for a chronic illness. </w:t>
      </w:r>
      <w:r w:rsidR="00A06D2D" w:rsidRPr="00BF5BF9">
        <w:rPr>
          <w:rFonts w:ascii="Calibri" w:hAnsi="Calibri" w:cs="Calibri"/>
          <w:color w:val="221E1F"/>
          <w:sz w:val="22"/>
          <w:szCs w:val="22"/>
        </w:rPr>
        <w:t xml:space="preserve">No matter what you need, </w:t>
      </w:r>
      <w:r w:rsidR="00AD3930" w:rsidRPr="00BF5BF9">
        <w:rPr>
          <w:rFonts w:ascii="Calibri" w:hAnsi="Calibri" w:cs="Calibri"/>
          <w:color w:val="221E1F"/>
          <w:sz w:val="22"/>
          <w:szCs w:val="22"/>
        </w:rPr>
        <w:t>a team of experts is here to help:</w:t>
      </w:r>
      <w:r w:rsidR="00A06D2D" w:rsidRPr="00BF5BF9">
        <w:rPr>
          <w:rFonts w:ascii="Calibri" w:hAnsi="Calibri" w:cs="Calibri"/>
          <w:color w:val="221E1F"/>
          <w:sz w:val="22"/>
          <w:szCs w:val="22"/>
        </w:rPr>
        <w:t xml:space="preserve"> </w:t>
      </w:r>
    </w:p>
    <w:p w14:paraId="2C025119" w14:textId="68BED205" w:rsidR="00AA475D" w:rsidRPr="00BF5BF9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BF5BF9">
        <w:rPr>
          <w:rFonts w:ascii="Calibri" w:hAnsi="Calibri" w:cs="Calibri"/>
          <w:b/>
          <w:bCs/>
          <w:color w:val="221E1F"/>
          <w:sz w:val="22"/>
          <w:szCs w:val="22"/>
        </w:rPr>
        <w:t>Registered Nurses:</w:t>
      </w:r>
      <w:r w:rsidRPr="00BF5BF9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BF5BF9">
        <w:rPr>
          <w:rFonts w:ascii="Calibri" w:hAnsi="Calibri" w:cs="Calibri"/>
          <w:color w:val="221E1F"/>
          <w:sz w:val="22"/>
          <w:szCs w:val="22"/>
        </w:rPr>
        <w:t>P</w:t>
      </w:r>
      <w:r w:rsidRPr="00BF5BF9">
        <w:rPr>
          <w:rFonts w:ascii="Calibri" w:hAnsi="Calibri" w:cs="Calibri"/>
          <w:color w:val="221E1F"/>
          <w:sz w:val="22"/>
          <w:szCs w:val="22"/>
        </w:rPr>
        <w:t>rovide care planning, education and emotional support to achieve your health goals.</w:t>
      </w:r>
    </w:p>
    <w:p w14:paraId="614FF744" w14:textId="18F2E1EF" w:rsidR="00A06D2D" w:rsidRPr="00BF5BF9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BF5BF9">
        <w:rPr>
          <w:rFonts w:ascii="Calibri" w:hAnsi="Calibri" w:cs="Calibri"/>
          <w:b/>
          <w:bCs/>
          <w:color w:val="221E1F"/>
          <w:sz w:val="22"/>
          <w:szCs w:val="22"/>
        </w:rPr>
        <w:t>Behavioral Health Care Managers:</w:t>
      </w:r>
      <w:r w:rsidRPr="00BF5BF9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BF5BF9">
        <w:rPr>
          <w:rFonts w:ascii="Calibri" w:hAnsi="Calibri" w:cs="Calibri"/>
          <w:color w:val="221E1F"/>
          <w:sz w:val="22"/>
          <w:szCs w:val="22"/>
        </w:rPr>
        <w:t xml:space="preserve">Offer guidance and support for mental health or substance use challenges. </w:t>
      </w:r>
    </w:p>
    <w:p w14:paraId="01D66AE6" w14:textId="5A217C2F" w:rsidR="00A06D2D" w:rsidRPr="00BF5BF9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BF5BF9">
        <w:rPr>
          <w:rFonts w:ascii="Calibri" w:hAnsi="Calibri" w:cs="Calibri"/>
          <w:b/>
          <w:bCs/>
          <w:color w:val="221E1F"/>
          <w:sz w:val="22"/>
          <w:szCs w:val="22"/>
        </w:rPr>
        <w:t>Registered Dietitians:</w:t>
      </w:r>
      <w:r w:rsidRPr="00BF5BF9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BF5BF9">
        <w:rPr>
          <w:rFonts w:ascii="Calibri" w:hAnsi="Calibri" w:cs="Calibri"/>
          <w:color w:val="221E1F"/>
          <w:sz w:val="22"/>
          <w:szCs w:val="22"/>
        </w:rPr>
        <w:t xml:space="preserve">Share expert nutrition advice to support healthy eating and overall wellness. </w:t>
      </w:r>
    </w:p>
    <w:p w14:paraId="0A8F55DA" w14:textId="2A0F6418" w:rsidR="00A06D2D" w:rsidRPr="00BF5BF9" w:rsidRDefault="00A06D2D" w:rsidP="00A06D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0" w:line="231" w:lineRule="atLeast"/>
        <w:rPr>
          <w:rFonts w:ascii="Calibri" w:hAnsi="Calibri" w:cs="Calibri"/>
          <w:color w:val="221E1F"/>
          <w:sz w:val="22"/>
          <w:szCs w:val="22"/>
        </w:rPr>
      </w:pPr>
      <w:r w:rsidRPr="00BF5BF9">
        <w:rPr>
          <w:rFonts w:ascii="Calibri" w:hAnsi="Calibri" w:cs="Calibri"/>
          <w:b/>
          <w:bCs/>
          <w:color w:val="221E1F"/>
          <w:sz w:val="22"/>
          <w:szCs w:val="22"/>
        </w:rPr>
        <w:t>Social Workers:</w:t>
      </w:r>
      <w:r w:rsidRPr="00BF5BF9">
        <w:rPr>
          <w:rFonts w:ascii="Calibri" w:hAnsi="Calibri" w:cs="Calibri"/>
          <w:color w:val="221E1F"/>
          <w:sz w:val="22"/>
          <w:szCs w:val="22"/>
        </w:rPr>
        <w:t xml:space="preserve"> </w:t>
      </w:r>
      <w:r w:rsidR="00AD3930" w:rsidRPr="00BF5BF9">
        <w:rPr>
          <w:rFonts w:ascii="Calibri" w:hAnsi="Calibri" w:cs="Calibri"/>
          <w:color w:val="221E1F"/>
          <w:sz w:val="22"/>
          <w:szCs w:val="22"/>
        </w:rPr>
        <w:t>Provide tools and support to help resolve family or personal challenges</w:t>
      </w:r>
      <w:r w:rsidR="00CE59A5" w:rsidRPr="00BF5BF9">
        <w:rPr>
          <w:rFonts w:ascii="Calibri" w:hAnsi="Calibri" w:cs="Calibri"/>
          <w:color w:val="221E1F"/>
          <w:sz w:val="22"/>
          <w:szCs w:val="22"/>
        </w:rPr>
        <w:t>.</w:t>
      </w:r>
    </w:p>
    <w:p w14:paraId="63A3AF54" w14:textId="74D63037" w:rsidR="005B2713" w:rsidRPr="00BF5BF9" w:rsidRDefault="00CE59A5" w:rsidP="00AA475D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BF5BF9">
        <w:rPr>
          <w:rFonts w:ascii="Calibri" w:hAnsi="Calibri" w:cs="Calibri"/>
          <w:sz w:val="22"/>
          <w:szCs w:val="22"/>
        </w:rPr>
        <w:t xml:space="preserve">When you need support, you have a team behind you. </w:t>
      </w:r>
      <w:r w:rsidR="005B2713" w:rsidRPr="00BF5BF9">
        <w:rPr>
          <w:rFonts w:ascii="Calibri" w:hAnsi="Calibri" w:cs="Calibri"/>
          <w:sz w:val="22"/>
          <w:szCs w:val="22"/>
        </w:rPr>
        <w:t xml:space="preserve">To get started, </w:t>
      </w:r>
      <w:r w:rsidRPr="00BF5BF9">
        <w:rPr>
          <w:rFonts w:ascii="Calibri" w:hAnsi="Calibri" w:cs="Calibri"/>
          <w:sz w:val="22"/>
          <w:szCs w:val="22"/>
        </w:rPr>
        <w:t>reach out to</w:t>
      </w:r>
      <w:r w:rsidR="005B2713" w:rsidRPr="00BF5BF9">
        <w:rPr>
          <w:rFonts w:ascii="Calibri" w:hAnsi="Calibri" w:cs="Calibri"/>
          <w:sz w:val="22"/>
          <w:szCs w:val="22"/>
        </w:rPr>
        <w:t xml:space="preserve"> Member Care Management at </w:t>
      </w:r>
      <w:r w:rsidR="005B2713" w:rsidRPr="00BF5BF9">
        <w:rPr>
          <w:rStyle w:val="A11"/>
          <w:rFonts w:ascii="Calibri" w:hAnsi="Calibri" w:cs="Calibri"/>
          <w:color w:val="auto"/>
          <w:sz w:val="22"/>
          <w:szCs w:val="22"/>
        </w:rPr>
        <w:t xml:space="preserve">1-877-222-1240 (TTY 711) or </w:t>
      </w:r>
      <w:bookmarkStart w:id="2" w:name="_Hlk207956629"/>
      <w:r w:rsidR="00BF5BF9">
        <w:rPr>
          <w:rFonts w:ascii="Calibri" w:hAnsi="Calibri" w:cs="Calibri"/>
          <w:color w:val="211D1E"/>
          <w:sz w:val="22"/>
          <w:szCs w:val="22"/>
        </w:rPr>
        <w:fldChar w:fldCharType="begin"/>
      </w:r>
      <w:r w:rsidR="00BF5BF9">
        <w:rPr>
          <w:rFonts w:ascii="Calibri" w:hAnsi="Calibri" w:cs="Calibri"/>
          <w:color w:val="211D1E"/>
          <w:sz w:val="22"/>
          <w:szCs w:val="22"/>
        </w:rPr>
        <w:instrText>HYPERLINK "Case.Management@UniveraHealthcare.com"</w:instrText>
      </w:r>
      <w:r w:rsidR="00BF5BF9">
        <w:rPr>
          <w:rFonts w:ascii="Calibri" w:hAnsi="Calibri" w:cs="Calibri"/>
          <w:color w:val="211D1E"/>
          <w:sz w:val="22"/>
          <w:szCs w:val="22"/>
        </w:rPr>
      </w:r>
      <w:r w:rsidR="00BF5BF9">
        <w:rPr>
          <w:rFonts w:ascii="Calibri" w:hAnsi="Calibri" w:cs="Calibri"/>
          <w:color w:val="211D1E"/>
          <w:sz w:val="22"/>
          <w:szCs w:val="22"/>
        </w:rPr>
        <w:fldChar w:fldCharType="separate"/>
      </w:r>
      <w:r w:rsidR="00BF5BF9" w:rsidRPr="00BF5BF9">
        <w:rPr>
          <w:rStyle w:val="Hyperlink"/>
          <w:rFonts w:ascii="Calibri" w:hAnsi="Calibri" w:cs="Calibri"/>
          <w:sz w:val="22"/>
          <w:szCs w:val="22"/>
        </w:rPr>
        <w:t>Case.Management@UniveraHealthcare.com</w:t>
      </w:r>
      <w:r w:rsidR="00BF5BF9">
        <w:rPr>
          <w:rFonts w:ascii="Calibri" w:hAnsi="Calibri" w:cs="Calibri"/>
          <w:color w:val="211D1E"/>
          <w:sz w:val="22"/>
          <w:szCs w:val="22"/>
        </w:rPr>
        <w:fldChar w:fldCharType="end"/>
      </w:r>
      <w:bookmarkEnd w:id="2"/>
      <w:r w:rsidR="00AD3930" w:rsidRPr="00BF5BF9">
        <w:rPr>
          <w:rStyle w:val="A11"/>
          <w:rFonts w:ascii="Calibri" w:hAnsi="Calibri" w:cs="Calibri"/>
          <w:color w:val="auto"/>
          <w:sz w:val="22"/>
          <w:szCs w:val="22"/>
        </w:rPr>
        <w:t>.</w:t>
      </w:r>
    </w:p>
    <w:p w14:paraId="337BBD61" w14:textId="77777777" w:rsidR="008F52B9" w:rsidRPr="00BF5BF9" w:rsidRDefault="008F52B9" w:rsidP="008F52B9">
      <w:pPr>
        <w:autoSpaceDE w:val="0"/>
        <w:autoSpaceDN w:val="0"/>
        <w:adjustRightInd w:val="0"/>
        <w:spacing w:after="180" w:line="231" w:lineRule="atLeast"/>
        <w:rPr>
          <w:rStyle w:val="A11"/>
          <w:rFonts w:ascii="Calibri" w:hAnsi="Calibri" w:cs="Calibri"/>
          <w:color w:val="auto"/>
          <w:sz w:val="22"/>
          <w:szCs w:val="22"/>
        </w:rPr>
      </w:pPr>
      <w:r w:rsidRPr="00BF5BF9">
        <w:rPr>
          <w:rStyle w:val="A11"/>
          <w:rFonts w:ascii="Calibri" w:hAnsi="Calibri" w:cs="Calibri"/>
          <w:color w:val="auto"/>
          <w:sz w:val="22"/>
          <w:szCs w:val="22"/>
        </w:rPr>
        <w:t xml:space="preserve">Closing, </w:t>
      </w:r>
    </w:p>
    <w:p w14:paraId="576E376A" w14:textId="1F798EDE" w:rsidR="00AD3930" w:rsidRPr="00AD3930" w:rsidRDefault="00AD3930" w:rsidP="002853E6">
      <w:pPr>
        <w:pStyle w:val="NoSpacing"/>
        <w:rPr>
          <w:rStyle w:val="A11"/>
          <w:rFonts w:ascii="Calibri" w:hAnsi="Calibri" w:cs="Calibri"/>
          <w:color w:val="auto"/>
          <w:sz w:val="22"/>
          <w:szCs w:val="22"/>
        </w:rPr>
      </w:pPr>
    </w:p>
    <w:p w14:paraId="5B806289" w14:textId="77777777" w:rsidR="00AD3930" w:rsidRPr="00AD3930" w:rsidRDefault="00AD3930" w:rsidP="00AD3930">
      <w:pPr>
        <w:pStyle w:val="NoSpacing"/>
        <w:rPr>
          <w:rFonts w:ascii="Calibri" w:hAnsi="Calibri" w:cs="Calibri"/>
        </w:rPr>
      </w:pPr>
    </w:p>
    <w:sectPr w:rsidR="00AD3930" w:rsidRPr="00AD3930" w:rsidSect="00930A9E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 LT Pro 47 Lt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Pro 57 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E7893"/>
    <w:multiLevelType w:val="hybridMultilevel"/>
    <w:tmpl w:val="C7A4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575CA"/>
    <w:multiLevelType w:val="hybridMultilevel"/>
    <w:tmpl w:val="4FAAA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517D5"/>
    <w:multiLevelType w:val="hybridMultilevel"/>
    <w:tmpl w:val="EE1A1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A774B"/>
    <w:multiLevelType w:val="hybridMultilevel"/>
    <w:tmpl w:val="85D48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C1723"/>
    <w:multiLevelType w:val="hybridMultilevel"/>
    <w:tmpl w:val="9E824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81049">
    <w:abstractNumId w:val="0"/>
  </w:num>
  <w:num w:numId="2" w16cid:durableId="1222248039">
    <w:abstractNumId w:val="4"/>
  </w:num>
  <w:num w:numId="3" w16cid:durableId="580527660">
    <w:abstractNumId w:val="1"/>
  </w:num>
  <w:num w:numId="4" w16cid:durableId="1465199460">
    <w:abstractNumId w:val="3"/>
  </w:num>
  <w:num w:numId="5" w16cid:durableId="5945577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fer Kohlmeier">
    <w15:presenceInfo w15:providerId="AD" w15:userId="S::jkohlmei@excellus.com::ba0eda35-9c30-4edf-9dbf-4a30ef5325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DC"/>
    <w:rsid w:val="00035533"/>
    <w:rsid w:val="0003642B"/>
    <w:rsid w:val="00082948"/>
    <w:rsid w:val="000D432B"/>
    <w:rsid w:val="000E5470"/>
    <w:rsid w:val="000E74DC"/>
    <w:rsid w:val="00114B8C"/>
    <w:rsid w:val="00134D28"/>
    <w:rsid w:val="00167194"/>
    <w:rsid w:val="001746C1"/>
    <w:rsid w:val="00267286"/>
    <w:rsid w:val="00270FCE"/>
    <w:rsid w:val="002853E6"/>
    <w:rsid w:val="002973D0"/>
    <w:rsid w:val="002B1A85"/>
    <w:rsid w:val="002D1544"/>
    <w:rsid w:val="002E2FA8"/>
    <w:rsid w:val="00312014"/>
    <w:rsid w:val="00335D26"/>
    <w:rsid w:val="00361902"/>
    <w:rsid w:val="00370A49"/>
    <w:rsid w:val="003B4E76"/>
    <w:rsid w:val="0040628D"/>
    <w:rsid w:val="00460D36"/>
    <w:rsid w:val="004845C0"/>
    <w:rsid w:val="004C0FA3"/>
    <w:rsid w:val="004D36E4"/>
    <w:rsid w:val="005018A2"/>
    <w:rsid w:val="00506574"/>
    <w:rsid w:val="005113C6"/>
    <w:rsid w:val="00536CA9"/>
    <w:rsid w:val="00567812"/>
    <w:rsid w:val="0057301A"/>
    <w:rsid w:val="005B2713"/>
    <w:rsid w:val="006C2A28"/>
    <w:rsid w:val="0071194A"/>
    <w:rsid w:val="007212E9"/>
    <w:rsid w:val="007C50B7"/>
    <w:rsid w:val="007D09AB"/>
    <w:rsid w:val="007D110A"/>
    <w:rsid w:val="007D6838"/>
    <w:rsid w:val="00885DC2"/>
    <w:rsid w:val="008B31AE"/>
    <w:rsid w:val="008F52B9"/>
    <w:rsid w:val="008F5AAC"/>
    <w:rsid w:val="008F7A6E"/>
    <w:rsid w:val="00901E9A"/>
    <w:rsid w:val="00905807"/>
    <w:rsid w:val="00930A9E"/>
    <w:rsid w:val="00957A54"/>
    <w:rsid w:val="00992839"/>
    <w:rsid w:val="009C5025"/>
    <w:rsid w:val="009D24A3"/>
    <w:rsid w:val="00A06D2D"/>
    <w:rsid w:val="00AA475D"/>
    <w:rsid w:val="00AB4527"/>
    <w:rsid w:val="00AC038C"/>
    <w:rsid w:val="00AC1FDE"/>
    <w:rsid w:val="00AD3930"/>
    <w:rsid w:val="00B16966"/>
    <w:rsid w:val="00B26AFB"/>
    <w:rsid w:val="00B31252"/>
    <w:rsid w:val="00BA5B63"/>
    <w:rsid w:val="00BF3211"/>
    <w:rsid w:val="00BF5BF9"/>
    <w:rsid w:val="00C81DFE"/>
    <w:rsid w:val="00C90094"/>
    <w:rsid w:val="00CE59A5"/>
    <w:rsid w:val="00DB7444"/>
    <w:rsid w:val="00E42B13"/>
    <w:rsid w:val="00E61B56"/>
    <w:rsid w:val="00E82C2E"/>
    <w:rsid w:val="00F3441A"/>
    <w:rsid w:val="00F64C41"/>
    <w:rsid w:val="00FE3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57F3D"/>
  <w15:chartTrackingRefBased/>
  <w15:docId w15:val="{147CE39E-352F-4C3A-A3FD-2D3984A3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4DC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74D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74D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74D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74D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74D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74D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74D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74D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74D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74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74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74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74D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74D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74D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74D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74D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74D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74D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74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74D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74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74DC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</w:rPr>
  </w:style>
  <w:style w:type="character" w:customStyle="1" w:styleId="QuoteChar">
    <w:name w:val="Quote Char"/>
    <w:basedOn w:val="DefaultParagraphFont"/>
    <w:link w:val="Quote"/>
    <w:uiPriority w:val="29"/>
    <w:rsid w:val="000E74D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74DC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</w:rPr>
  </w:style>
  <w:style w:type="character" w:styleId="IntenseEmphasis">
    <w:name w:val="Intense Emphasis"/>
    <w:basedOn w:val="DefaultParagraphFont"/>
    <w:uiPriority w:val="21"/>
    <w:qFormat/>
    <w:rsid w:val="000E74D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74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74D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74D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0E74DC"/>
    <w:pPr>
      <w:spacing w:after="0" w:line="240" w:lineRule="auto"/>
    </w:pPr>
  </w:style>
  <w:style w:type="paragraph" w:customStyle="1" w:styleId="Pa1">
    <w:name w:val="Pa1"/>
    <w:basedOn w:val="Normal"/>
    <w:next w:val="Normal"/>
    <w:uiPriority w:val="99"/>
    <w:rsid w:val="00AA475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1">
    <w:name w:val="A1"/>
    <w:uiPriority w:val="99"/>
    <w:rsid w:val="00AA475D"/>
    <w:rPr>
      <w:rFonts w:cs="Univers LT Pro 47 Lt Cn"/>
      <w:b/>
      <w:bCs/>
      <w:color w:val="007CC5"/>
      <w:sz w:val="28"/>
      <w:szCs w:val="28"/>
    </w:rPr>
  </w:style>
  <w:style w:type="character" w:customStyle="1" w:styleId="A2">
    <w:name w:val="A2"/>
    <w:uiPriority w:val="99"/>
    <w:rsid w:val="00AA475D"/>
    <w:rPr>
      <w:rFonts w:cs="Univers LT Pro 47 Lt Cn"/>
      <w:b/>
      <w:bCs/>
      <w:color w:val="E96B23"/>
    </w:rPr>
  </w:style>
  <w:style w:type="paragraph" w:customStyle="1" w:styleId="Pa2">
    <w:name w:val="Pa2"/>
    <w:basedOn w:val="Normal"/>
    <w:next w:val="Normal"/>
    <w:uiPriority w:val="99"/>
    <w:rsid w:val="00AA475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11">
    <w:name w:val="A11"/>
    <w:uiPriority w:val="99"/>
    <w:rsid w:val="005B2713"/>
    <w:rPr>
      <w:rFonts w:cs="Univers LT Pro 57 Cn"/>
      <w:color w:val="FFFFFF"/>
      <w:sz w:val="25"/>
      <w:szCs w:val="25"/>
    </w:rPr>
  </w:style>
  <w:style w:type="character" w:styleId="Hyperlink">
    <w:name w:val="Hyperlink"/>
    <w:basedOn w:val="DefaultParagraphFont"/>
    <w:uiPriority w:val="99"/>
    <w:unhideWhenUsed/>
    <w:rsid w:val="005B27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2713"/>
    <w:rPr>
      <w:color w:val="605E5C"/>
      <w:shd w:val="clear" w:color="auto" w:fill="E1DFDD"/>
    </w:rPr>
  </w:style>
  <w:style w:type="paragraph" w:customStyle="1" w:styleId="Pa5">
    <w:name w:val="Pa5"/>
    <w:basedOn w:val="Normal"/>
    <w:next w:val="Normal"/>
    <w:uiPriority w:val="99"/>
    <w:rsid w:val="00A06D2D"/>
    <w:pPr>
      <w:autoSpaceDE w:val="0"/>
      <w:autoSpaceDN w:val="0"/>
      <w:adjustRightInd w:val="0"/>
      <w:spacing w:line="231" w:lineRule="atLeast"/>
    </w:pPr>
    <w:rPr>
      <w:rFonts w:ascii="Univers LT Pro 47 Lt Cn" w:hAnsi="Univers LT Pro 47 Lt Cn" w:cstheme="minorBidi"/>
    </w:rPr>
  </w:style>
  <w:style w:type="character" w:customStyle="1" w:styleId="A6">
    <w:name w:val="A6"/>
    <w:uiPriority w:val="99"/>
    <w:rsid w:val="00A06D2D"/>
    <w:rPr>
      <w:rFonts w:cs="Univers LT Pro 47 Lt Cn"/>
      <w:b/>
      <w:bCs/>
      <w:color w:val="007CC5"/>
      <w:sz w:val="27"/>
      <w:szCs w:val="27"/>
    </w:rPr>
  </w:style>
  <w:style w:type="paragraph" w:styleId="Revision">
    <w:name w:val="Revision"/>
    <w:hidden/>
    <w:uiPriority w:val="99"/>
    <w:semiHidden/>
    <w:rsid w:val="00E42B13"/>
    <w:pPr>
      <w:spacing w:after="0" w:line="240" w:lineRule="auto"/>
    </w:pPr>
    <w:rPr>
      <w:rFonts w:ascii="Aptos" w:hAnsi="Aptos" w:cs="Apto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fethc-my.sharepoint.com/personal/bfontain_excellus_com/Documents/Toolkit/Member%20Care%20Management/Univera/Case.Management@UniveraHealthcar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E3AD3-C0E1-42FA-915D-667DACDD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Excellus BCBS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Fontaine</dc:creator>
  <cp:keywords/>
  <dc:description/>
  <cp:lastModifiedBy>Jennifer Kohlmeier</cp:lastModifiedBy>
  <cp:revision>55</cp:revision>
  <dcterms:created xsi:type="dcterms:W3CDTF">2025-08-27T17:03:00Z</dcterms:created>
  <dcterms:modified xsi:type="dcterms:W3CDTF">2025-09-05T15:29:00Z</dcterms:modified>
</cp:coreProperties>
</file>